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3BE" w:rsidRPr="00A243BE" w:rsidRDefault="00A243BE" w:rsidP="00A243B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A243B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Становление Древнерусского государства 6 класс</w:t>
      </w:r>
    </w:p>
    <w:p w:rsidR="00A243BE" w:rsidRPr="00A243BE" w:rsidRDefault="00A243BE" w:rsidP="00A243B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A243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Становление Древнерусского государства для учащихся 6 класса с ответами. Те</w:t>
      </w:r>
      <w:proofErr w:type="gramStart"/>
      <w:r w:rsidRPr="00A243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A243B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по 10 заданий.</w:t>
      </w:r>
    </w:p>
    <w:p w:rsidR="00A243BE" w:rsidRPr="00A243BE" w:rsidRDefault="00A243BE" w:rsidP="00A243B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A243B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полномочия князя в Древнерус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ском государстве. Найдите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полномочия. За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защита населения от внешних врагов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решение споров и конфликтов у населения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распределение обязанностей в общине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обеспечение безопасности купцов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определение порядка исполнения религиозных обрядов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Древнерусском государстве торговцы, или купцы, назывались словом __________.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датами.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3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призвание варягов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объединение Киева и Новгорода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смерть князя Рюрика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гибель князя Игоря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17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882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879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862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945 г.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4.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географические названия, ко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торые относятся к торговому пути «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Из</w:t>
        </w:r>
        <w:proofErr w:type="gram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варяг в греки». Найдите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названия. Запишите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Балтийское море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Белое море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Византия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Новгород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Киев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Итиль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правления имена первых князей Древней Руси.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Олег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Рюрик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Игорь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Святослав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разными походами князей в Византию и событиями и датами, которые к этим походам относятся.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1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 и даты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907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941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В) князь прибил щит к городским воротам Царьграда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против дружины князя был ис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пользован «греческий огонь»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5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Походы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поход Олега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поход Игоря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 гибели какого князя рассказывает летописец?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«Древляне же, услышав, что идёт снова, держали совет с князем своим 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Малом</w:t>
        </w:r>
        <w:proofErr w:type="gram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: «Если повадится волк к овцам, то вынесет всё стадо, пока не убьют его».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Олега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Аскольда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Дира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Игоря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8.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характеристики, которые отно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сятся к правлению княгини Ольги. Запишите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приняла христианство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крестила княжескую дружину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провела налоговую реформу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правила от имени мужа, когда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</w:t>
        </w:r>
        <w:proofErr w:type="gram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</w:t>
        </w:r>
        <w:proofErr w:type="gram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 уезжал в военные походы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окончательно покорила древлян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возглавила военные походы в Болгарию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летописи и ответьте на вопросы.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«…Но сказал Святослав: «Нам некуда уже деться, хотим мы или не хотим — должны сражаться. Так не посрамим земли Русской, но ляжем здесь костьми, ибо мёртвые сра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ма не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имут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. Если же побежим, — позор нам будет. 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Так не побежим же, но станем крепко, а я пойду впереди вас: если моя голова ляжет, то о своих сами позаботьтесь» … И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исполчились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русские, и была жестокая сеча, и одолел Святослав, и бежали греки».</w:t>
        </w:r>
        <w:proofErr w:type="gramEnd"/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Как называется данная летопись?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Как ещё называли «греков», которые «бежали» от Свя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тослава?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какое государство на реке Дунай ходил с военным походом князь Святослав?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следующие события.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призвание варягов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заключение первого договора с Византией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дунайские походы Святослава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объединение Новгорода и Киева</w:t>
        </w:r>
      </w:ins>
    </w:p>
    <w:p w:rsidR="00A243BE" w:rsidRPr="00A243BE" w:rsidRDefault="00A243BE" w:rsidP="00A243B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58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59" w:author="Unknown">
        <w:r w:rsidRPr="00A243B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перечислены властные структуры Древнерусского государства. Найдите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названия. Запишите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князь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купцы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дружина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вече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крестьяне-общинники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Запишите термин, о котором идёт речь.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Форма правления, при которой власть передаётся по наследству, — это __________.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следующие события.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объединение Киева и Новгорода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начало правления Рюрика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начало правления Игоря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первый поход Олега в Византию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списке представлены имена, даты, населённые пун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кты, которые относятся к образованию Древнерусского государства. Найдите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лишних наименования. Запи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862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882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Аскольд и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Дир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Борис и Глеб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Новгород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Киев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две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даты договоров русских князей с Византией. Запишите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862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882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911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944 г.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945 г.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 </w:t>
        </w:r>
        <w:proofErr w:type="gram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походе</w:t>
        </w:r>
        <w:proofErr w:type="gram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князя летописец рассказывал, что князь вытащил корабли на сушу и приказал поставить их на колёса, так что суда сами покатились к стенам Констан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тинополя?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Аскольд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Дир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Олег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Игорь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термином и его значением.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8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87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Термины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8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9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уроки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погосты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В) полюдье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дружина</w:t>
        </w:r>
      </w:ins>
    </w:p>
    <w:p w:rsidR="00A243BE" w:rsidRPr="00A243BE" w:rsidRDefault="00A243BE" w:rsidP="00A243BE">
      <w:pPr>
        <w:shd w:val="clear" w:color="auto" w:fill="FFFFFF"/>
        <w:spacing w:after="390" w:line="315" w:lineRule="atLeast"/>
        <w:textAlignment w:val="baseline"/>
        <w:rPr>
          <w:ins w:id="90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91" w:author="Unknown">
        <w:r w:rsidRPr="00A243B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Значение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9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объезд князем территории с целью сбора дани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размер дани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воины, служилые люди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места сбора дани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9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характеристики, которые относятся к правлению княгини Ольги. Запишите цифры, под которыми они указаны.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9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9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отомстила древлянам за гибель своего мужа, князя Игоря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возглавила войско при походе в Волжскую </w:t>
        </w:r>
        <w:proofErr w:type="spellStart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Булгарию</w:t>
        </w:r>
        <w:proofErr w:type="spellEnd"/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ввела уроки и погосты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крестила Древнерусское государство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5) подписала первый международный договор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первой из знати приняла крещение</w:t>
        </w:r>
        <w:proofErr w:type="gramEnd"/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9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9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Прочитайте отрывок из летописи и ответьте на вопросы.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10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1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походах не возил за собою ни возов, ни котлов, не 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рил мяса, но, тонко нарезав конину, или зверину, или го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вядину и зажарив на углях, так ел; не имел он шатра, но спал, постилая потник с седлом в головах, — такими же были и все его остальные воины. И посылал в иные земли со словами: «Иду на Вы!».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10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3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 каком князе говорится в летописи?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Напишите имя матери князя.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Назовите племя, виновное в гибели князя.</w:t>
        </w:r>
      </w:ins>
    </w:p>
    <w:p w:rsidR="00A243BE" w:rsidRPr="00A243BE" w:rsidRDefault="00A243BE" w:rsidP="00A243BE">
      <w:pPr>
        <w:shd w:val="clear" w:color="auto" w:fill="FFFFFF"/>
        <w:spacing w:after="0" w:line="300" w:lineRule="atLeast"/>
        <w:textAlignment w:val="baseline"/>
        <w:rPr>
          <w:ins w:id="10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5" w:author="Unknown">
        <w:r w:rsidRPr="00A243B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Расположите в хронологическом порядке следующие события.</w:t>
        </w:r>
      </w:ins>
    </w:p>
    <w:p w:rsidR="00A243BE" w:rsidRPr="00A243BE" w:rsidRDefault="00A243BE" w:rsidP="00A243BE">
      <w:pPr>
        <w:shd w:val="clear" w:color="auto" w:fill="FFFFFF"/>
        <w:spacing w:after="390" w:line="300" w:lineRule="atLeast"/>
        <w:textAlignment w:val="baseline"/>
        <w:rPr>
          <w:ins w:id="10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7" w:author="Unknown"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крещение княгини Ольги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Дунайские походы Святослава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объединение Новгорода и Киева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гибель князя Игоря</w:t>
        </w:r>
      </w:ins>
    </w:p>
    <w:p w:rsidR="00A243BE" w:rsidRPr="00A243BE" w:rsidRDefault="00A243BE" w:rsidP="00A243B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10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09" w:author="Unknown">
        <w:r w:rsidRPr="00A243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Становление Древнерусского государства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243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1-35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2-гости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3-3124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4-26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5-2134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6-1212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7-4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8-135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Повесть временных лет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византийцы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Болгария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10-1423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A243B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1-25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2-монархия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3-2143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4-14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5-34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7-2413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8-136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9.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1) Святослав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Ольга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печенеги</w:t>
        </w:r>
        <w:r w:rsidRPr="00A243B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10-3412</w:t>
        </w:r>
      </w:ins>
    </w:p>
    <w:p w:rsidR="00182DFA" w:rsidRDefault="00182DFA">
      <w:bookmarkStart w:id="110" w:name="_GoBack"/>
      <w:bookmarkEnd w:id="110"/>
    </w:p>
    <w:sectPr w:rsidR="00182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72"/>
    <w:rsid w:val="00182DFA"/>
    <w:rsid w:val="00944E72"/>
    <w:rsid w:val="00A2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3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43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3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43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43BE"/>
    <w:rPr>
      <w:b/>
      <w:bCs/>
    </w:rPr>
  </w:style>
  <w:style w:type="character" w:customStyle="1" w:styleId="apple-converted-space">
    <w:name w:val="apple-converted-space"/>
    <w:basedOn w:val="a0"/>
    <w:rsid w:val="00A243BE"/>
  </w:style>
  <w:style w:type="paragraph" w:customStyle="1" w:styleId="sertxt">
    <w:name w:val="sertxt"/>
    <w:basedOn w:val="a"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243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243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43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243B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43BE"/>
    <w:rPr>
      <w:b/>
      <w:bCs/>
    </w:rPr>
  </w:style>
  <w:style w:type="character" w:customStyle="1" w:styleId="apple-converted-space">
    <w:name w:val="apple-converted-space"/>
    <w:basedOn w:val="a0"/>
    <w:rsid w:val="00A243BE"/>
  </w:style>
  <w:style w:type="paragraph" w:customStyle="1" w:styleId="sertxt">
    <w:name w:val="sertxt"/>
    <w:basedOn w:val="a"/>
    <w:rsid w:val="00A24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679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16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2019-02-27T05:58:00Z</dcterms:created>
  <dcterms:modified xsi:type="dcterms:W3CDTF">2019-02-27T05:58:00Z</dcterms:modified>
</cp:coreProperties>
</file>